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xlsb" ContentType="application/vnd.ms-excel.sheet.binary.macroEnabled.12"/>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665" w:rsidRPr="00B52CA8" w:rsidRDefault="00B84665">
      <w:pPr>
        <w:rPr>
          <w:rFonts w:ascii="Times New Roman" w:hAnsi="Times New Roman"/>
          <w:sz w:val="24"/>
          <w:szCs w:val="24"/>
        </w:rPr>
      </w:pPr>
      <w:commentRangeStart w:id="0"/>
      <w:r w:rsidRPr="00B52CA8">
        <w:rPr>
          <w:rFonts w:ascii="Times New Roman" w:hAnsi="Times New Roman"/>
          <w:sz w:val="24"/>
          <w:szCs w:val="24"/>
        </w:rPr>
        <w:t>Becca McKinney</w:t>
      </w:r>
      <w:commentRangeEnd w:id="0"/>
      <w:r>
        <w:rPr>
          <w:rStyle w:val="CommentReference"/>
        </w:rPr>
        <w:commentReference w:id="0"/>
      </w:r>
    </w:p>
    <w:p w:rsidR="00B84665" w:rsidRPr="00B52CA8" w:rsidRDefault="00B84665">
      <w:pPr>
        <w:rPr>
          <w:rFonts w:ascii="Times New Roman" w:hAnsi="Times New Roman"/>
          <w:sz w:val="24"/>
          <w:szCs w:val="24"/>
        </w:rPr>
      </w:pPr>
      <w:r w:rsidRPr="00B52CA8">
        <w:rPr>
          <w:rFonts w:ascii="Times New Roman" w:hAnsi="Times New Roman"/>
          <w:sz w:val="24"/>
          <w:szCs w:val="24"/>
        </w:rPr>
        <w:t>AP Literature &amp; Composition 12</w:t>
      </w:r>
    </w:p>
    <w:p w:rsidR="00B84665" w:rsidRPr="00B52CA8" w:rsidRDefault="00B84665">
      <w:pPr>
        <w:rPr>
          <w:rFonts w:ascii="Times New Roman" w:hAnsi="Times New Roman"/>
          <w:sz w:val="24"/>
          <w:szCs w:val="24"/>
        </w:rPr>
      </w:pPr>
      <w:smartTag w:uri="urn:schemas-microsoft-com:office:smarttags" w:element="address">
        <w:smartTag w:uri="urn:schemas-microsoft-com:office:smarttags" w:element="Street">
          <w:r w:rsidRPr="00B52CA8">
            <w:rPr>
              <w:rFonts w:ascii="Times New Roman" w:hAnsi="Times New Roman"/>
              <w:sz w:val="24"/>
              <w:szCs w:val="24"/>
            </w:rPr>
            <w:t>Mr. Lane</w:t>
          </w:r>
        </w:smartTag>
      </w:smartTag>
    </w:p>
    <w:p w:rsidR="00B84665" w:rsidRPr="00B52CA8" w:rsidRDefault="00B84665">
      <w:pPr>
        <w:rPr>
          <w:rFonts w:ascii="Times New Roman" w:hAnsi="Times New Roman"/>
          <w:sz w:val="24"/>
          <w:szCs w:val="24"/>
        </w:rPr>
      </w:pPr>
      <w:r>
        <w:rPr>
          <w:rFonts w:ascii="Times New Roman" w:hAnsi="Times New Roman"/>
          <w:sz w:val="24"/>
          <w:szCs w:val="24"/>
        </w:rPr>
        <w:t>12</w:t>
      </w:r>
      <w:r w:rsidRPr="00B52CA8">
        <w:rPr>
          <w:rFonts w:ascii="Times New Roman" w:hAnsi="Times New Roman"/>
          <w:sz w:val="24"/>
          <w:szCs w:val="24"/>
        </w:rPr>
        <w:t xml:space="preserve"> November 2009</w:t>
      </w:r>
    </w:p>
    <w:p w:rsidR="00B84665" w:rsidRPr="00B52CA8" w:rsidRDefault="00B84665" w:rsidP="00206262">
      <w:pPr>
        <w:jc w:val="center"/>
        <w:rPr>
          <w:rFonts w:ascii="Times New Roman" w:hAnsi="Times New Roman"/>
          <w:sz w:val="24"/>
          <w:szCs w:val="24"/>
        </w:rPr>
      </w:pPr>
      <w:r w:rsidRPr="00B52CA8">
        <w:rPr>
          <w:rFonts w:ascii="Times New Roman" w:hAnsi="Times New Roman"/>
          <w:sz w:val="24"/>
          <w:szCs w:val="24"/>
        </w:rPr>
        <w:t xml:space="preserve">Love and Hate </w:t>
      </w:r>
    </w:p>
    <w:p w:rsidR="00B84665" w:rsidRDefault="00B84665" w:rsidP="00B52CA8">
      <w:pPr>
        <w:spacing w:line="480" w:lineRule="auto"/>
        <w:rPr>
          <w:ins w:id="1" w:author=" " w:date="2009-11-18T20:58:00Z"/>
          <w:rFonts w:ascii="Times New Roman" w:hAnsi="Times New Roman"/>
          <w:sz w:val="24"/>
          <w:szCs w:val="24"/>
        </w:rPr>
      </w:pPr>
      <w:r w:rsidRPr="00B52CA8">
        <w:rPr>
          <w:rFonts w:ascii="Times New Roman" w:hAnsi="Times New Roman"/>
          <w:sz w:val="24"/>
          <w:szCs w:val="24"/>
        </w:rPr>
        <w:tab/>
        <w:t xml:space="preserve">The world was once frozen over during the Ice Age, and shortly after the Ice Age ended a few lucky cavemen discovered fire. “Fire” is the phenomenon of combustion manifested in light, flame, and heat. “Ice” refers to frozen water or the state of coldness. Fire and </w:t>
      </w:r>
      <w:ins w:id="2" w:author=" Rebecca McKinney" w:date="2010-01-02T13:30:00Z">
        <w:r>
          <w:rPr>
            <w:rFonts w:ascii="Times New Roman" w:hAnsi="Times New Roman"/>
            <w:sz w:val="24"/>
            <w:szCs w:val="24"/>
          </w:rPr>
          <w:t>i</w:t>
        </w:r>
      </w:ins>
      <w:commentRangeStart w:id="3"/>
      <w:del w:id="4" w:author=" Rebecca McKinney" w:date="2010-01-02T13:30:00Z">
        <w:r w:rsidRPr="00B52CA8" w:rsidDel="00580774">
          <w:rPr>
            <w:rFonts w:ascii="Times New Roman" w:hAnsi="Times New Roman"/>
            <w:sz w:val="24"/>
            <w:szCs w:val="24"/>
          </w:rPr>
          <w:delText>I</w:delText>
        </w:r>
      </w:del>
      <w:commentRangeEnd w:id="3"/>
      <w:r>
        <w:rPr>
          <w:rStyle w:val="CommentReference"/>
        </w:rPr>
        <w:commentReference w:id="3"/>
      </w:r>
      <w:r w:rsidRPr="00B52CA8">
        <w:rPr>
          <w:rFonts w:ascii="Times New Roman" w:hAnsi="Times New Roman"/>
          <w:sz w:val="24"/>
          <w:szCs w:val="24"/>
        </w:rPr>
        <w:t xml:space="preserve">ce are two contrasting elements, yet they both have a strong impact on whatever they come in contact with. They both share the ability to destroy something, whether it be turning it into ashes or freezing it solid. The damage these forces can cause is </w:t>
      </w:r>
      <w:r>
        <w:rPr>
          <w:rFonts w:ascii="Times New Roman" w:hAnsi="Times New Roman"/>
          <w:sz w:val="24"/>
          <w:szCs w:val="24"/>
        </w:rPr>
        <w:t>permanent</w:t>
      </w:r>
      <w:r w:rsidRPr="00B52CA8">
        <w:rPr>
          <w:rFonts w:ascii="Times New Roman" w:hAnsi="Times New Roman"/>
          <w:sz w:val="24"/>
          <w:szCs w:val="24"/>
        </w:rPr>
        <w:t xml:space="preserve"> and will </w:t>
      </w:r>
      <w:r>
        <w:rPr>
          <w:rFonts w:ascii="Times New Roman" w:hAnsi="Times New Roman"/>
          <w:sz w:val="24"/>
          <w:szCs w:val="24"/>
        </w:rPr>
        <w:t>forever leave a mark on those affected</w:t>
      </w:r>
      <w:r w:rsidRPr="00B52CA8">
        <w:rPr>
          <w:rFonts w:ascii="Times New Roman" w:hAnsi="Times New Roman"/>
          <w:sz w:val="24"/>
          <w:szCs w:val="24"/>
        </w:rPr>
        <w:t xml:space="preserve">. Robert Frost’s poem “Fire and Ice,” </w:t>
      </w:r>
      <w:ins w:id="5" w:author=" Rebecca McKinney" w:date="2010-01-02T13:31:00Z">
        <w:r>
          <w:rPr>
            <w:rFonts w:ascii="Times New Roman" w:hAnsi="Times New Roman"/>
            <w:sz w:val="24"/>
            <w:szCs w:val="24"/>
          </w:rPr>
          <w:t>describes</w:t>
        </w:r>
      </w:ins>
      <w:commentRangeStart w:id="6"/>
      <w:del w:id="7" w:author=" Rebecca McKinney" w:date="2010-01-02T13:31:00Z">
        <w:r w:rsidRPr="00B52CA8" w:rsidDel="00580774">
          <w:rPr>
            <w:rFonts w:ascii="Times New Roman" w:hAnsi="Times New Roman"/>
            <w:sz w:val="24"/>
            <w:szCs w:val="24"/>
          </w:rPr>
          <w:delText>literates</w:delText>
        </w:r>
      </w:del>
      <w:r w:rsidRPr="00B52CA8">
        <w:rPr>
          <w:rFonts w:ascii="Times New Roman" w:hAnsi="Times New Roman"/>
          <w:sz w:val="24"/>
          <w:szCs w:val="24"/>
        </w:rPr>
        <w:t xml:space="preserve"> </w:t>
      </w:r>
      <w:commentRangeEnd w:id="6"/>
      <w:r>
        <w:rPr>
          <w:rStyle w:val="CommentReference"/>
        </w:rPr>
        <w:commentReference w:id="6"/>
      </w:r>
      <w:r w:rsidRPr="00B52CA8">
        <w:rPr>
          <w:rFonts w:ascii="Times New Roman" w:hAnsi="Times New Roman"/>
          <w:sz w:val="24"/>
          <w:szCs w:val="24"/>
        </w:rPr>
        <w:t xml:space="preserve">that the world will end from either fire’s rapid consumption or ice’s quieting silence of cold (Frost 746). The title of “Fire and Ice” not only represents the true brutality of flames and frozen snow, but </w:t>
      </w:r>
      <w:ins w:id="8" w:author=" " w:date="2009-11-18T20:56:00Z">
        <w:r>
          <w:rPr>
            <w:rFonts w:ascii="Times New Roman" w:hAnsi="Times New Roman"/>
            <w:sz w:val="24"/>
            <w:szCs w:val="24"/>
          </w:rPr>
          <w:t xml:space="preserve">it </w:t>
        </w:r>
      </w:ins>
      <w:r w:rsidRPr="00B52CA8">
        <w:rPr>
          <w:rFonts w:ascii="Times New Roman" w:hAnsi="Times New Roman"/>
          <w:sz w:val="24"/>
          <w:szCs w:val="24"/>
        </w:rPr>
        <w:t>also</w:t>
      </w:r>
      <w:ins w:id="9" w:author=" " w:date="2009-11-18T20:56:00Z">
        <w:r>
          <w:rPr>
            <w:rFonts w:ascii="Times New Roman" w:hAnsi="Times New Roman"/>
            <w:sz w:val="24"/>
            <w:szCs w:val="24"/>
          </w:rPr>
          <w:t xml:space="preserve"> represents</w:t>
        </w:r>
      </w:ins>
      <w:r w:rsidRPr="00B52CA8">
        <w:rPr>
          <w:rFonts w:ascii="Times New Roman" w:hAnsi="Times New Roman"/>
          <w:sz w:val="24"/>
          <w:szCs w:val="24"/>
        </w:rPr>
        <w:t xml:space="preserve"> the bitter end that mankind can create from the strongest of emotions.  </w:t>
      </w:r>
      <w:r>
        <w:rPr>
          <w:rFonts w:ascii="Times New Roman" w:hAnsi="Times New Roman"/>
          <w:sz w:val="24"/>
          <w:szCs w:val="24"/>
        </w:rPr>
        <w:t xml:space="preserv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del w:id="10" w:author=" " w:date="2009-11-18T20:56:00Z">
        <w:r w:rsidDel="00381A2C">
          <w:rPr>
            <w:rFonts w:ascii="Times New Roman" w:hAnsi="Times New Roman"/>
            <w:sz w:val="24"/>
            <w:szCs w:val="24"/>
          </w:rPr>
          <w:tab/>
        </w:r>
        <w:r w:rsidDel="00381A2C">
          <w:rPr>
            <w:rFonts w:ascii="Times New Roman" w:hAnsi="Times New Roman"/>
            <w:sz w:val="24"/>
            <w:szCs w:val="24"/>
          </w:rPr>
          <w:tab/>
        </w:r>
      </w:del>
      <w:r w:rsidRPr="00B52CA8">
        <w:rPr>
          <w:rFonts w:ascii="Times New Roman" w:hAnsi="Times New Roman"/>
          <w:sz w:val="24"/>
          <w:szCs w:val="24"/>
        </w:rPr>
        <w:t xml:space="preserve">The denotations of fire and ice </w:t>
      </w:r>
      <w:del w:id="11" w:author=" " w:date="2009-11-18T20:56:00Z">
        <w:r w:rsidRPr="00B52CA8" w:rsidDel="00381A2C">
          <w:rPr>
            <w:rFonts w:ascii="Times New Roman" w:hAnsi="Times New Roman"/>
            <w:sz w:val="24"/>
            <w:szCs w:val="24"/>
          </w:rPr>
          <w:delText xml:space="preserve">help </w:delText>
        </w:r>
      </w:del>
      <w:r w:rsidRPr="00B52CA8">
        <w:rPr>
          <w:rFonts w:ascii="Times New Roman" w:hAnsi="Times New Roman"/>
          <w:sz w:val="24"/>
          <w:szCs w:val="24"/>
        </w:rPr>
        <w:t xml:space="preserve">create a </w:t>
      </w:r>
      <w:commentRangeStart w:id="12"/>
      <w:r w:rsidRPr="00B52CA8">
        <w:rPr>
          <w:rFonts w:ascii="Times New Roman" w:hAnsi="Times New Roman"/>
          <w:sz w:val="24"/>
          <w:szCs w:val="24"/>
        </w:rPr>
        <w:t>visual</w:t>
      </w:r>
      <w:ins w:id="13" w:author=" Rebecca McKinney" w:date="2010-01-02T13:32:00Z">
        <w:r>
          <w:rPr>
            <w:rFonts w:ascii="Times New Roman" w:hAnsi="Times New Roman"/>
            <w:sz w:val="24"/>
            <w:szCs w:val="24"/>
          </w:rPr>
          <w:t xml:space="preserve"> representation of love and hate</w:t>
        </w:r>
      </w:ins>
      <w:del w:id="14" w:author=" " w:date="2009-11-18T20:57:00Z">
        <w:r w:rsidRPr="00B52CA8" w:rsidDel="00381A2C">
          <w:rPr>
            <w:rFonts w:ascii="Times New Roman" w:hAnsi="Times New Roman"/>
            <w:sz w:val="24"/>
            <w:szCs w:val="24"/>
          </w:rPr>
          <w:delText xml:space="preserve"> picture when first reading Robert Frost’s poem</w:delText>
        </w:r>
      </w:del>
      <w:commentRangeEnd w:id="12"/>
      <w:r>
        <w:rPr>
          <w:rStyle w:val="CommentReference"/>
        </w:rPr>
        <w:commentReference w:id="12"/>
      </w:r>
      <w:r w:rsidRPr="00B52CA8">
        <w:rPr>
          <w:rFonts w:ascii="Times New Roman" w:hAnsi="Times New Roman"/>
          <w:sz w:val="24"/>
          <w:szCs w:val="24"/>
        </w:rPr>
        <w:t xml:space="preserve">. </w:t>
      </w:r>
      <w:r>
        <w:rPr>
          <w:rFonts w:ascii="Times New Roman" w:hAnsi="Times New Roman"/>
          <w:sz w:val="24"/>
          <w:szCs w:val="24"/>
        </w:rPr>
        <w:t>As the poem states, t</w:t>
      </w:r>
      <w:r w:rsidRPr="00B52CA8">
        <w:rPr>
          <w:rFonts w:ascii="Times New Roman" w:hAnsi="Times New Roman"/>
          <w:sz w:val="24"/>
          <w:szCs w:val="24"/>
        </w:rPr>
        <w:t xml:space="preserve">hey both are plausible </w:t>
      </w:r>
      <w:r>
        <w:rPr>
          <w:rFonts w:ascii="Times New Roman" w:hAnsi="Times New Roman"/>
          <w:sz w:val="24"/>
          <w:szCs w:val="24"/>
        </w:rPr>
        <w:t xml:space="preserve">causes for the end of the world. </w:t>
      </w:r>
      <w:r w:rsidRPr="00B52CA8">
        <w:rPr>
          <w:rFonts w:ascii="Times New Roman" w:hAnsi="Times New Roman"/>
          <w:sz w:val="24"/>
          <w:szCs w:val="24"/>
        </w:rPr>
        <w:t xml:space="preserve">The destructive abilities of fire and ice are clearly noted by their denotations, but the connotations of the two words instill </w:t>
      </w:r>
      <w:r>
        <w:rPr>
          <w:rFonts w:ascii="Times New Roman" w:hAnsi="Times New Roman"/>
          <w:sz w:val="24"/>
          <w:szCs w:val="24"/>
        </w:rPr>
        <w:t>“</w:t>
      </w:r>
      <w:r w:rsidRPr="00B52CA8">
        <w:rPr>
          <w:rFonts w:ascii="Times New Roman" w:hAnsi="Times New Roman"/>
          <w:sz w:val="24"/>
          <w:szCs w:val="24"/>
        </w:rPr>
        <w:t xml:space="preserve">the meaning </w:t>
      </w:r>
      <w:r>
        <w:rPr>
          <w:rFonts w:ascii="Times New Roman" w:hAnsi="Times New Roman"/>
          <w:sz w:val="24"/>
          <w:szCs w:val="24"/>
        </w:rPr>
        <w:t xml:space="preserve">of </w:t>
      </w:r>
      <w:r w:rsidRPr="00B52CA8">
        <w:rPr>
          <w:rFonts w:ascii="Times New Roman" w:hAnsi="Times New Roman"/>
          <w:sz w:val="24"/>
          <w:szCs w:val="24"/>
        </w:rPr>
        <w:t>the poem.</w:t>
      </w:r>
      <w:r>
        <w:rPr>
          <w:rFonts w:ascii="Times New Roman" w:hAnsi="Times New Roman"/>
          <w:sz w:val="24"/>
          <w:szCs w:val="24"/>
        </w:rPr>
        <w:t>”</w:t>
      </w:r>
      <w:r w:rsidRPr="00B52CA8">
        <w:rPr>
          <w:rFonts w:ascii="Times New Roman" w:hAnsi="Times New Roman"/>
          <w:sz w:val="24"/>
          <w:szCs w:val="24"/>
        </w:rPr>
        <w:t xml:space="preserve"> Anyone could ponder about a natural disaster destroying the world</w:t>
      </w:r>
      <w:r>
        <w:rPr>
          <w:rFonts w:ascii="Times New Roman" w:hAnsi="Times New Roman"/>
          <w:sz w:val="24"/>
          <w:szCs w:val="24"/>
        </w:rPr>
        <w:t>,</w:t>
      </w:r>
      <w:r w:rsidRPr="00B52CA8">
        <w:rPr>
          <w:rFonts w:ascii="Times New Roman" w:hAnsi="Times New Roman"/>
          <w:sz w:val="24"/>
          <w:szCs w:val="24"/>
        </w:rPr>
        <w:t xml:space="preserve"> but when understanding the double meanings of the so called annihilators of the earth, Frost’s poem transforms into a well, thought</w:t>
      </w:r>
      <w:r>
        <w:rPr>
          <w:rFonts w:ascii="Times New Roman" w:hAnsi="Times New Roman"/>
          <w:sz w:val="24"/>
          <w:szCs w:val="24"/>
        </w:rPr>
        <w:t>-out</w:t>
      </w:r>
      <w:r w:rsidRPr="00B52CA8">
        <w:rPr>
          <w:rFonts w:ascii="Times New Roman" w:hAnsi="Times New Roman"/>
          <w:sz w:val="24"/>
          <w:szCs w:val="24"/>
        </w:rPr>
        <w:t xml:space="preserve"> impactful message.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B84665" w:rsidRDefault="00B84665" w:rsidP="00B52CA8">
      <w:pPr>
        <w:spacing w:line="480" w:lineRule="auto"/>
        <w:rPr>
          <w:ins w:id="15" w:author=" Rebecca McKinney" w:date="2010-01-02T13:40:00Z"/>
          <w:rFonts w:ascii="Times New Roman" w:hAnsi="Times New Roman"/>
          <w:sz w:val="24"/>
          <w:szCs w:val="24"/>
        </w:rPr>
      </w:pPr>
      <w:ins w:id="16" w:author=" " w:date="2009-11-18T20:58:00Z">
        <w:r>
          <w:rPr>
            <w:rFonts w:ascii="Times New Roman" w:hAnsi="Times New Roman"/>
            <w:sz w:val="24"/>
            <w:szCs w:val="24"/>
          </w:rPr>
          <w:tab/>
        </w:r>
      </w:ins>
      <w:r w:rsidRPr="00B52CA8">
        <w:rPr>
          <w:rFonts w:ascii="Times New Roman" w:hAnsi="Times New Roman"/>
          <w:sz w:val="24"/>
          <w:szCs w:val="24"/>
        </w:rPr>
        <w:t xml:space="preserve">The fate of the world is the topic at hand, but what if the world is not referring to earth? Fire and ice in the denotative sense would ruin the land, trees, and grass aspect of the world, while the </w:t>
      </w:r>
      <w:r>
        <w:rPr>
          <w:rFonts w:ascii="Times New Roman" w:hAnsi="Times New Roman"/>
          <w:sz w:val="24"/>
          <w:szCs w:val="24"/>
        </w:rPr>
        <w:t>“</w:t>
      </w:r>
      <w:r w:rsidRPr="00B52CA8">
        <w:rPr>
          <w:rFonts w:ascii="Times New Roman" w:hAnsi="Times New Roman"/>
          <w:sz w:val="24"/>
          <w:szCs w:val="24"/>
        </w:rPr>
        <w:t>world</w:t>
      </w:r>
      <w:r>
        <w:rPr>
          <w:rFonts w:ascii="Times New Roman" w:hAnsi="Times New Roman"/>
          <w:sz w:val="24"/>
          <w:szCs w:val="24"/>
        </w:rPr>
        <w:t>”</w:t>
      </w:r>
      <w:r w:rsidRPr="00B52CA8">
        <w:rPr>
          <w:rFonts w:ascii="Times New Roman" w:hAnsi="Times New Roman"/>
          <w:sz w:val="24"/>
          <w:szCs w:val="24"/>
        </w:rPr>
        <w:t xml:space="preserve"> in the poem is meant to mean much more</w:t>
      </w:r>
      <w:r>
        <w:rPr>
          <w:rFonts w:ascii="Times New Roman" w:hAnsi="Times New Roman"/>
          <w:sz w:val="24"/>
          <w:szCs w:val="24"/>
        </w:rPr>
        <w:t xml:space="preserve"> than just the geographical aspect of our planet. There are various </w:t>
      </w:r>
      <w:r w:rsidRPr="00B52CA8">
        <w:rPr>
          <w:rFonts w:ascii="Times New Roman" w:hAnsi="Times New Roman"/>
          <w:sz w:val="24"/>
          <w:szCs w:val="24"/>
        </w:rPr>
        <w:t>interpretation</w:t>
      </w:r>
      <w:r>
        <w:rPr>
          <w:rFonts w:ascii="Times New Roman" w:hAnsi="Times New Roman"/>
          <w:sz w:val="24"/>
          <w:szCs w:val="24"/>
        </w:rPr>
        <w:t xml:space="preserve">s for what </w:t>
      </w:r>
      <w:r w:rsidRPr="00B52CA8">
        <w:rPr>
          <w:rFonts w:ascii="Times New Roman" w:hAnsi="Times New Roman"/>
          <w:sz w:val="24"/>
          <w:szCs w:val="24"/>
        </w:rPr>
        <w:t xml:space="preserve">the “world” </w:t>
      </w:r>
      <w:r>
        <w:rPr>
          <w:rFonts w:ascii="Times New Roman" w:hAnsi="Times New Roman"/>
          <w:sz w:val="24"/>
          <w:szCs w:val="24"/>
        </w:rPr>
        <w:t>in the poem represents (Frost 1</w:t>
      </w:r>
      <w:r w:rsidRPr="00B52CA8">
        <w:rPr>
          <w:rFonts w:ascii="Times New Roman" w:hAnsi="Times New Roman"/>
          <w:sz w:val="24"/>
          <w:szCs w:val="24"/>
        </w:rPr>
        <w:t>). The world may refer to a relationship between two individuals, or</w:t>
      </w:r>
      <w:r>
        <w:rPr>
          <w:rFonts w:ascii="Times New Roman" w:hAnsi="Times New Roman"/>
          <w:sz w:val="24"/>
          <w:szCs w:val="24"/>
        </w:rPr>
        <w:t>,</w:t>
      </w:r>
      <w:r w:rsidRPr="00B52CA8">
        <w:rPr>
          <w:rFonts w:ascii="Times New Roman" w:hAnsi="Times New Roman"/>
          <w:sz w:val="24"/>
          <w:szCs w:val="24"/>
        </w:rPr>
        <w:t xml:space="preserve"> in a more general sense</w:t>
      </w:r>
      <w:r>
        <w:rPr>
          <w:rFonts w:ascii="Times New Roman" w:hAnsi="Times New Roman"/>
          <w:sz w:val="24"/>
          <w:szCs w:val="24"/>
        </w:rPr>
        <w:t>,</w:t>
      </w:r>
      <w:r w:rsidRPr="00B52CA8">
        <w:rPr>
          <w:rFonts w:ascii="Times New Roman" w:hAnsi="Times New Roman"/>
          <w:sz w:val="24"/>
          <w:szCs w:val="24"/>
        </w:rPr>
        <w:t xml:space="preserve"> it </w:t>
      </w:r>
      <w:r>
        <w:rPr>
          <w:rFonts w:ascii="Times New Roman" w:hAnsi="Times New Roman"/>
          <w:sz w:val="24"/>
          <w:szCs w:val="24"/>
        </w:rPr>
        <w:t>can be all of civilization. Whether</w:t>
      </w:r>
      <w:r w:rsidRPr="00B52CA8">
        <w:rPr>
          <w:rFonts w:ascii="Times New Roman" w:hAnsi="Times New Roman"/>
          <w:sz w:val="24"/>
          <w:szCs w:val="24"/>
        </w:rPr>
        <w:t xml:space="preserve"> specific or not, both interpretations relate more to an emotional context. Through this emotional context, the connotations of fire and ice prove themselves.</w:t>
      </w:r>
      <w:r>
        <w:rPr>
          <w:rFonts w:ascii="Times New Roman" w:hAnsi="Times New Roman"/>
          <w:sz w:val="24"/>
          <w:szCs w:val="24"/>
        </w:rPr>
        <w:tab/>
      </w:r>
      <w:r>
        <w:rPr>
          <w:rFonts w:ascii="Times New Roman" w:hAnsi="Times New Roman"/>
          <w:sz w:val="24"/>
          <w:szCs w:val="24"/>
        </w:rPr>
        <w:tab/>
      </w:r>
      <w:r w:rsidRPr="00494C87">
        <w:rPr>
          <w:rFonts w:ascii="Times New Roman" w:hAnsi="Times New Roman"/>
          <w:sz w:val="24"/>
          <w:szCs w:val="24"/>
        </w:rPr>
        <w:tab/>
      </w:r>
      <w:r w:rsidRPr="00494C87">
        <w:rPr>
          <w:rFonts w:ascii="Times New Roman" w:hAnsi="Times New Roman"/>
          <w:sz w:val="24"/>
          <w:szCs w:val="24"/>
        </w:rPr>
        <w:tab/>
        <w:t xml:space="preserve">  </w:t>
      </w:r>
      <w:r w:rsidRPr="00494C87">
        <w:rPr>
          <w:rFonts w:ascii="Times New Roman" w:hAnsi="Times New Roman"/>
          <w:sz w:val="24"/>
          <w:szCs w:val="24"/>
        </w:rPr>
        <w:tab/>
      </w:r>
      <w:r w:rsidRPr="00494C87">
        <w:rPr>
          <w:rFonts w:ascii="Times New Roman" w:hAnsi="Times New Roman"/>
          <w:sz w:val="24"/>
          <w:szCs w:val="24"/>
        </w:rPr>
        <w:tab/>
      </w:r>
      <w:r w:rsidRPr="00494C87">
        <w:rPr>
          <w:rFonts w:ascii="Times New Roman" w:hAnsi="Times New Roman"/>
          <w:sz w:val="24"/>
          <w:szCs w:val="24"/>
        </w:rPr>
        <w:tab/>
      </w:r>
      <w:r w:rsidRPr="00494C87">
        <w:rPr>
          <w:rFonts w:ascii="Times New Roman" w:hAnsi="Times New Roman"/>
          <w:sz w:val="24"/>
          <w:szCs w:val="24"/>
        </w:rPr>
        <w:tab/>
      </w:r>
      <w:r w:rsidRPr="00494C87">
        <w:rPr>
          <w:rFonts w:ascii="Times New Roman" w:hAnsi="Times New Roman"/>
          <w:sz w:val="24"/>
          <w:szCs w:val="24"/>
        </w:rPr>
        <w:tab/>
      </w:r>
      <w:r w:rsidRPr="00494C87">
        <w:rPr>
          <w:rFonts w:ascii="Times New Roman" w:hAnsi="Times New Roman"/>
          <w:sz w:val="24"/>
          <w:szCs w:val="24"/>
        </w:rPr>
        <w:tab/>
      </w:r>
      <w:r w:rsidRPr="00494C87">
        <w:rPr>
          <w:rFonts w:ascii="Times New Roman" w:hAnsi="Times New Roman"/>
          <w:sz w:val="24"/>
          <w:szCs w:val="24"/>
        </w:rPr>
        <w:tab/>
      </w:r>
      <w:r w:rsidRPr="00494C87">
        <w:rPr>
          <w:rFonts w:ascii="Times New Roman" w:hAnsi="Times New Roman"/>
          <w:sz w:val="24"/>
          <w:szCs w:val="24"/>
        </w:rPr>
        <w:tab/>
        <w:t>The thought of fire in terms of</w:t>
      </w:r>
      <w:r>
        <w:rPr>
          <w:rFonts w:ascii="Times New Roman" w:hAnsi="Times New Roman"/>
          <w:sz w:val="24"/>
          <w:szCs w:val="24"/>
        </w:rPr>
        <w:t xml:space="preserve"> a relationship evoke feelings of passion and lust in one’s mind. Deep desire and need are transmitted through the steamy and heated situations of fire. With this well known connection, another step can be taken to relate this passion to a most familiar term known as love. Though there is more to love than a strong physical attraction like the words passion and desire suggest</w:t>
      </w:r>
      <w:ins w:id="17" w:author=" Rebecca McKinney" w:date="2010-01-02T13:36:00Z">
        <w:r>
          <w:rPr>
            <w:rFonts w:ascii="Times New Roman" w:hAnsi="Times New Roman"/>
            <w:sz w:val="24"/>
            <w:szCs w:val="24"/>
          </w:rPr>
          <w:t>,</w:t>
        </w:r>
      </w:ins>
      <w:commentRangeStart w:id="18"/>
      <w:r>
        <w:rPr>
          <w:rFonts w:ascii="Times New Roman" w:hAnsi="Times New Roman"/>
          <w:sz w:val="24"/>
          <w:szCs w:val="24"/>
        </w:rPr>
        <w:t xml:space="preserve"> </w:t>
      </w:r>
      <w:commentRangeEnd w:id="18"/>
      <w:r>
        <w:rPr>
          <w:rStyle w:val="CommentReference"/>
          <w:rFonts w:ascii="Times New Roman" w:hAnsi="Times New Roman"/>
          <w:sz w:val="24"/>
          <w:szCs w:val="24"/>
        </w:rPr>
        <w:commentReference w:id="18"/>
      </w:r>
      <w:r w:rsidRPr="00494C87">
        <w:rPr>
          <w:rFonts w:ascii="Times New Roman" w:hAnsi="Times New Roman"/>
          <w:sz w:val="24"/>
          <w:szCs w:val="24"/>
        </w:rPr>
        <w:t>the hint of infatuation allows for this connection to be made. The</w:t>
      </w:r>
      <w:del w:id="19" w:author=" Rebecca McKinney" w:date="2010-01-02T13:40:00Z">
        <w:r>
          <w:rPr>
            <w:rFonts w:ascii="Times New Roman" w:hAnsi="Times New Roman"/>
            <w:sz w:val="24"/>
            <w:szCs w:val="24"/>
          </w:rPr>
          <w:delText xml:space="preserve"> love </w:delText>
        </w:r>
        <w:commentRangeStart w:id="20"/>
        <w:r>
          <w:rPr>
            <w:rFonts w:ascii="Times New Roman" w:hAnsi="Times New Roman"/>
            <w:sz w:val="24"/>
            <w:szCs w:val="24"/>
          </w:rPr>
          <w:delText xml:space="preserve">described </w:delText>
        </w:r>
        <w:commentRangeEnd w:id="20"/>
        <w:r>
          <w:rPr>
            <w:rStyle w:val="CommentReference"/>
            <w:rFonts w:ascii="Times New Roman" w:hAnsi="Times New Roman"/>
            <w:sz w:val="24"/>
            <w:szCs w:val="24"/>
          </w:rPr>
          <w:commentReference w:id="20"/>
        </w:r>
      </w:del>
      <w:ins w:id="21" w:author=" Rebecca McKinney" w:date="2010-01-02T13:40:00Z">
        <w:r w:rsidRPr="00B84665">
          <w:rPr>
            <w:rFonts w:ascii="Times New Roman" w:hAnsi="Times New Roman"/>
            <w:sz w:val="24"/>
            <w:szCs w:val="24"/>
            <w:rPrChange w:id="22" w:author=" Rebecca McKinney" w:date="2010-01-02T14:01:00Z">
              <w:rPr>
                <w:sz w:val="16"/>
                <w:szCs w:val="24"/>
              </w:rPr>
            </w:rPrChange>
          </w:rPr>
          <w:t xml:space="preserve"> description of the word fire, in terms of love,</w:t>
        </w:r>
        <w:r w:rsidRPr="00494C87">
          <w:rPr>
            <w:rFonts w:ascii="Times New Roman" w:hAnsi="Times New Roman"/>
            <w:sz w:val="24"/>
            <w:szCs w:val="24"/>
          </w:rPr>
          <w:t xml:space="preserve"> </w:t>
        </w:r>
      </w:ins>
      <w:del w:id="23" w:author=" Rebecca McKinney" w:date="2010-01-02T13:40:00Z">
        <w:r>
          <w:rPr>
            <w:rFonts w:ascii="Times New Roman" w:hAnsi="Times New Roman"/>
            <w:sz w:val="24"/>
            <w:szCs w:val="24"/>
          </w:rPr>
          <w:delText xml:space="preserve">by the word fire </w:delText>
        </w:r>
      </w:del>
      <w:r>
        <w:rPr>
          <w:rFonts w:ascii="Times New Roman" w:hAnsi="Times New Roman"/>
          <w:sz w:val="24"/>
          <w:szCs w:val="24"/>
        </w:rPr>
        <w:t>can by no means be described as a meaningful and selfless form of love. Instead, the fiery love refers to</w:t>
      </w:r>
      <w:r w:rsidRPr="00B52CA8">
        <w:rPr>
          <w:rFonts w:ascii="Times New Roman" w:hAnsi="Times New Roman"/>
          <w:sz w:val="24"/>
          <w:szCs w:val="24"/>
        </w:rPr>
        <w:t xml:space="preserve"> more of a tainted and desperate love. It’s more of an unwillingness to let go and obsession that leads to hysteria. A deep longing for passion can sometimes leave people irrational and willing to do w</w:t>
      </w:r>
      <w:r>
        <w:rPr>
          <w:rFonts w:ascii="Times New Roman" w:hAnsi="Times New Roman"/>
          <w:sz w:val="24"/>
          <w:szCs w:val="24"/>
        </w:rPr>
        <w:t>hatever it takes to receive love</w:t>
      </w:r>
      <w:r w:rsidRPr="00B52CA8">
        <w:rPr>
          <w:rFonts w:ascii="Times New Roman" w:hAnsi="Times New Roman"/>
          <w:sz w:val="24"/>
          <w:szCs w:val="24"/>
        </w:rPr>
        <w:t xml:space="preserve"> t</w:t>
      </w:r>
      <w:r>
        <w:rPr>
          <w:rFonts w:ascii="Times New Roman" w:hAnsi="Times New Roman"/>
          <w:sz w:val="24"/>
          <w:szCs w:val="24"/>
        </w:rPr>
        <w:t>hey crave</w:t>
      </w:r>
      <w:r w:rsidRPr="00B52CA8">
        <w:rPr>
          <w:rFonts w:ascii="Times New Roman" w:hAnsi="Times New Roman"/>
          <w:sz w:val="24"/>
          <w:szCs w:val="24"/>
        </w:rPr>
        <w:t xml:space="preserve"> so dearly. With this desperation and ardor racing the minds of human upon human the world may find itself falling apart. Just as fire can spread rapidly killing all in its path, the delusional clouded thoughts of a passion driven love can leave just as deadly destruction.</w:t>
      </w:r>
      <w:r>
        <w:rPr>
          <w:rFonts w:ascii="Times New Roman" w:hAnsi="Times New Roman"/>
          <w:sz w:val="24"/>
          <w:szCs w:val="24"/>
        </w:rPr>
        <w:tab/>
      </w:r>
      <w:r>
        <w:rPr>
          <w:rFonts w:ascii="Times New Roman" w:hAnsi="Times New Roman"/>
          <w:sz w:val="24"/>
          <w:szCs w:val="24"/>
        </w:rPr>
        <w:tab/>
      </w:r>
    </w:p>
    <w:p w:rsidR="00B84665" w:rsidRDefault="00B84665" w:rsidP="00A62209">
      <w:pPr>
        <w:numPr>
          <w:ins w:id="24" w:author=" Rebecca McKinney" w:date="2010-01-02T13:40:00Z"/>
        </w:numPr>
        <w:spacing w:line="480" w:lineRule="auto"/>
        <w:ind w:firstLine="720"/>
        <w:rPr>
          <w:ins w:id="25" w:author=" Rebecca McKinney" w:date="2010-01-02T14:00:00Z"/>
          <w:rFonts w:ascii="Times New Roman" w:hAnsi="Times New Roman"/>
          <w:sz w:val="24"/>
          <w:szCs w:val="24"/>
        </w:rPr>
      </w:pPr>
      <w:r>
        <w:rPr>
          <w:rFonts w:ascii="Times New Roman" w:hAnsi="Times New Roman"/>
          <w:sz w:val="24"/>
          <w:szCs w:val="24"/>
        </w:rPr>
        <w:t>Fire and ice are opposites, s</w:t>
      </w:r>
      <w:r w:rsidRPr="00B52CA8">
        <w:rPr>
          <w:rFonts w:ascii="Times New Roman" w:hAnsi="Times New Roman"/>
          <w:sz w:val="24"/>
          <w:szCs w:val="24"/>
        </w:rPr>
        <w:t>o if the connotation of fire would suggest a form of love, the connotation of ice could be relatable to hate, love</w:t>
      </w:r>
      <w:r>
        <w:rPr>
          <w:rFonts w:ascii="Times New Roman" w:hAnsi="Times New Roman"/>
          <w:sz w:val="24"/>
          <w:szCs w:val="24"/>
        </w:rPr>
        <w:t>’</w:t>
      </w:r>
      <w:r w:rsidRPr="00B52CA8">
        <w:rPr>
          <w:rFonts w:ascii="Times New Roman" w:hAnsi="Times New Roman"/>
          <w:sz w:val="24"/>
          <w:szCs w:val="24"/>
        </w:rPr>
        <w:t>s enemy. The thought of ice can bring shivers down a person’s spine. That very feeling is never associated with positivity or happiness but instead fear or despair. When someone is referred to as having a cold personality, that person is considered uncaring and heartless. These common facts describe the double meaning of the ice that is also likely to lead to the end of the universe. In this sense</w:t>
      </w:r>
      <w:r>
        <w:rPr>
          <w:rFonts w:ascii="Times New Roman" w:hAnsi="Times New Roman"/>
          <w:sz w:val="24"/>
          <w:szCs w:val="24"/>
        </w:rPr>
        <w:t>,</w:t>
      </w:r>
      <w:r w:rsidRPr="00B52CA8">
        <w:rPr>
          <w:rFonts w:ascii="Times New Roman" w:hAnsi="Times New Roman"/>
          <w:sz w:val="24"/>
          <w:szCs w:val="24"/>
        </w:rPr>
        <w:t xml:space="preserve"> callous and selfish attitudes are slowly leading to the termination of mankind. As more and more show a lack of emotion or unfeeling dispositions towards others the kind acts that have for so long graced our race will cease to exist. This will in turn set humans up for eternal doom. </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ins w:id="26" w:author=" Rebecca McKinney" w:date="2010-01-02T13:47:00Z">
        <w:r>
          <w:rPr>
            <w:rFonts w:ascii="Times New Roman" w:hAnsi="Times New Roman"/>
            <w:sz w:val="24"/>
            <w:szCs w:val="24"/>
          </w:rPr>
          <w:t>T</w:t>
        </w:r>
        <w:r w:rsidRPr="00B52CA8">
          <w:rPr>
            <w:rFonts w:ascii="Times New Roman" w:hAnsi="Times New Roman"/>
            <w:sz w:val="24"/>
            <w:szCs w:val="24"/>
          </w:rPr>
          <w:t>he placement of the two words when they fall at the end of</w:t>
        </w:r>
        <w:r>
          <w:rPr>
            <w:rFonts w:ascii="Times New Roman" w:hAnsi="Times New Roman"/>
            <w:sz w:val="24"/>
            <w:szCs w:val="24"/>
          </w:rPr>
          <w:t xml:space="preserve"> lines 4 and 7 respectively, proves t</w:t>
        </w:r>
      </w:ins>
      <w:del w:id="27" w:author=" Rebecca McKinney" w:date="2010-01-02T13:47:00Z">
        <w:r w:rsidDel="00482436">
          <w:rPr>
            <w:rFonts w:ascii="Times New Roman" w:hAnsi="Times New Roman"/>
            <w:sz w:val="24"/>
            <w:szCs w:val="24"/>
          </w:rPr>
          <w:delText>T</w:delText>
        </w:r>
      </w:del>
      <w:r>
        <w:rPr>
          <w:rFonts w:ascii="Times New Roman" w:hAnsi="Times New Roman"/>
          <w:sz w:val="24"/>
          <w:szCs w:val="24"/>
        </w:rPr>
        <w:t>he connotative</w:t>
      </w:r>
      <w:r w:rsidRPr="00B52CA8">
        <w:rPr>
          <w:rFonts w:ascii="Times New Roman" w:hAnsi="Times New Roman"/>
          <w:sz w:val="24"/>
          <w:szCs w:val="24"/>
        </w:rPr>
        <w:t xml:space="preserve"> meaning of “ice” as hate and “fire” as love </w:t>
      </w:r>
      <w:commentRangeStart w:id="28"/>
      <w:del w:id="29" w:author=" Rebecca McKinney" w:date="2010-01-02T13:47:00Z">
        <w:r w:rsidRPr="00B52CA8" w:rsidDel="00482436">
          <w:rPr>
            <w:rFonts w:ascii="Times New Roman" w:hAnsi="Times New Roman"/>
            <w:sz w:val="24"/>
            <w:szCs w:val="24"/>
          </w:rPr>
          <w:delText xml:space="preserve">are further proven by </w:delText>
        </w:r>
        <w:commentRangeEnd w:id="28"/>
        <w:r w:rsidDel="00482436">
          <w:rPr>
            <w:rStyle w:val="CommentReference"/>
          </w:rPr>
          <w:commentReference w:id="28"/>
        </w:r>
        <w:r w:rsidRPr="00B52CA8" w:rsidDel="00482436">
          <w:rPr>
            <w:rFonts w:ascii="Times New Roman" w:hAnsi="Times New Roman"/>
            <w:sz w:val="24"/>
            <w:szCs w:val="24"/>
          </w:rPr>
          <w:delText>the placement of the two words when they fall at the end of</w:delText>
        </w:r>
        <w:r w:rsidDel="00482436">
          <w:rPr>
            <w:rFonts w:ascii="Times New Roman" w:hAnsi="Times New Roman"/>
            <w:sz w:val="24"/>
            <w:szCs w:val="24"/>
          </w:rPr>
          <w:delText xml:space="preserve"> lines 4 and 7 respectively </w:delText>
        </w:r>
      </w:del>
      <w:r>
        <w:rPr>
          <w:rFonts w:ascii="Times New Roman" w:hAnsi="Times New Roman"/>
          <w:sz w:val="24"/>
          <w:szCs w:val="24"/>
        </w:rPr>
        <w:t>(Frost 4-7</w:t>
      </w:r>
      <w:r w:rsidRPr="00B52CA8">
        <w:rPr>
          <w:rFonts w:ascii="Times New Roman" w:hAnsi="Times New Roman"/>
          <w:sz w:val="24"/>
          <w:szCs w:val="24"/>
        </w:rPr>
        <w:t>). “Desire” ends the third line, which falls right before “fire” and “hate” finishes off the sixth line which precedes “</w:t>
      </w:r>
      <w:r>
        <w:rPr>
          <w:rFonts w:ascii="Times New Roman" w:hAnsi="Times New Roman"/>
          <w:sz w:val="24"/>
          <w:szCs w:val="24"/>
        </w:rPr>
        <w:t>ice.” These two words provide</w:t>
      </w:r>
      <w:r w:rsidRPr="00B52CA8">
        <w:rPr>
          <w:rFonts w:ascii="Times New Roman" w:hAnsi="Times New Roman"/>
          <w:sz w:val="24"/>
          <w:szCs w:val="24"/>
        </w:rPr>
        <w:t xml:space="preserve"> a direct description of the meaning of the two elements beyond the physical forms they take. Frost makes the poem personal by using his experiences to guide his choice on which he foresees as being the more likely destroyer.  He sides with fire’s engulfing and possessing attitude to be the ultimate slayer when the end arises. Frost does</w:t>
      </w:r>
      <w:r>
        <w:rPr>
          <w:rFonts w:ascii="Times New Roman" w:hAnsi="Times New Roman"/>
          <w:sz w:val="24"/>
          <w:szCs w:val="24"/>
        </w:rPr>
        <w:t xml:space="preserve"> no</w:t>
      </w:r>
      <w:r w:rsidRPr="00B52CA8">
        <w:rPr>
          <w:rFonts w:ascii="Times New Roman" w:hAnsi="Times New Roman"/>
          <w:sz w:val="24"/>
          <w:szCs w:val="24"/>
        </w:rPr>
        <w:t>t dismiss the bitter attitude of “ice</w:t>
      </w:r>
      <w:ins w:id="30" w:author=" Rebecca McKinney" w:date="2010-01-02T14:00:00Z">
        <w:r>
          <w:rPr>
            <w:rFonts w:ascii="Times New Roman" w:hAnsi="Times New Roman"/>
            <w:sz w:val="24"/>
            <w:szCs w:val="24"/>
          </w:rPr>
          <w:t>,</w:t>
        </w:r>
      </w:ins>
      <w:r w:rsidRPr="00B52CA8">
        <w:rPr>
          <w:rFonts w:ascii="Times New Roman" w:hAnsi="Times New Roman"/>
          <w:sz w:val="24"/>
          <w:szCs w:val="24"/>
        </w:rPr>
        <w:t>”</w:t>
      </w:r>
      <w:commentRangeStart w:id="31"/>
      <w:r w:rsidRPr="00B52CA8">
        <w:rPr>
          <w:rFonts w:ascii="Times New Roman" w:hAnsi="Times New Roman"/>
          <w:sz w:val="24"/>
          <w:szCs w:val="24"/>
        </w:rPr>
        <w:t xml:space="preserve"> </w:t>
      </w:r>
      <w:commentRangeEnd w:id="31"/>
      <w:r>
        <w:rPr>
          <w:rStyle w:val="CommentReference"/>
        </w:rPr>
        <w:commentReference w:id="31"/>
      </w:r>
      <w:r w:rsidRPr="00B52CA8">
        <w:rPr>
          <w:rFonts w:ascii="Times New Roman" w:hAnsi="Times New Roman"/>
          <w:sz w:val="24"/>
          <w:szCs w:val="24"/>
        </w:rPr>
        <w:t xml:space="preserve">though as he knows it too has the ability to not only cause pain but also continue a chain reaction of </w:t>
      </w:r>
      <w:commentRangeStart w:id="32"/>
      <w:del w:id="33" w:author=" Rebecca McKinney" w:date="2010-01-02T14:00:00Z">
        <w:r w:rsidRPr="00B52CA8" w:rsidDel="00494C87">
          <w:rPr>
            <w:rFonts w:ascii="Times New Roman" w:hAnsi="Times New Roman"/>
            <w:sz w:val="24"/>
            <w:szCs w:val="24"/>
          </w:rPr>
          <w:delText xml:space="preserve">antipathy </w:delText>
        </w:r>
      </w:del>
      <w:commentRangeEnd w:id="32"/>
      <w:ins w:id="34" w:author=" Rebecca McKinney" w:date="2010-01-02T14:00:00Z">
        <w:r w:rsidRPr="00B52CA8">
          <w:rPr>
            <w:rFonts w:ascii="Times New Roman" w:hAnsi="Times New Roman"/>
            <w:sz w:val="24"/>
            <w:szCs w:val="24"/>
          </w:rPr>
          <w:t>antipathy</w:t>
        </w:r>
      </w:ins>
      <w:r>
        <w:rPr>
          <w:rStyle w:val="CommentReference"/>
        </w:rPr>
        <w:commentReference w:id="32"/>
      </w:r>
      <w:del w:id="35" w:author=" Rebecca McKinney" w:date="2010-01-02T14:00:00Z">
        <w:r w:rsidRPr="00B52CA8" w:rsidDel="00494C87">
          <w:rPr>
            <w:rFonts w:ascii="Times New Roman" w:hAnsi="Times New Roman"/>
            <w:sz w:val="24"/>
            <w:szCs w:val="24"/>
          </w:rPr>
          <w:delText>behavior</w:delText>
        </w:r>
      </w:del>
      <w:r w:rsidRPr="00B52CA8">
        <w:rPr>
          <w:rFonts w:ascii="Times New Roman" w:hAnsi="Times New Roman"/>
          <w:sz w:val="24"/>
          <w:szCs w:val="24"/>
        </w:rPr>
        <w:t>. The fact that fire wins could allude to the fact that fire has the ability to surpass ice and melt it away to only water, but nevertheless ice will put up a good fight.</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p>
    <w:p w:rsidR="00B84665" w:rsidRPr="00B52CA8" w:rsidRDefault="00B84665" w:rsidP="00A62209">
      <w:pPr>
        <w:numPr>
          <w:ins w:id="36" w:author=" Rebecca McKinney" w:date="2010-01-02T13:40:00Z"/>
        </w:numPr>
        <w:spacing w:line="480" w:lineRule="auto"/>
        <w:ind w:firstLine="720"/>
        <w:rPr>
          <w:rFonts w:ascii="Times New Roman" w:hAnsi="Times New Roman"/>
          <w:sz w:val="24"/>
          <w:szCs w:val="24"/>
        </w:rPr>
      </w:pPr>
      <w:r w:rsidRPr="00B52CA8">
        <w:rPr>
          <w:rFonts w:ascii="Times New Roman" w:hAnsi="Times New Roman"/>
          <w:sz w:val="24"/>
          <w:szCs w:val="24"/>
        </w:rPr>
        <w:t>The end of the world will be forever guessed, estimated, and feared until the day actually comes. Natural disasters such as a wild fire or a</w:t>
      </w:r>
      <w:r>
        <w:rPr>
          <w:rFonts w:ascii="Times New Roman" w:hAnsi="Times New Roman"/>
          <w:sz w:val="24"/>
          <w:szCs w:val="24"/>
        </w:rPr>
        <w:t>n ice storm</w:t>
      </w:r>
      <w:r w:rsidRPr="00B52CA8">
        <w:rPr>
          <w:rFonts w:ascii="Times New Roman" w:hAnsi="Times New Roman"/>
          <w:sz w:val="24"/>
          <w:szCs w:val="24"/>
        </w:rPr>
        <w:t xml:space="preserve"> are li</w:t>
      </w:r>
      <w:r>
        <w:rPr>
          <w:rFonts w:ascii="Times New Roman" w:hAnsi="Times New Roman"/>
          <w:sz w:val="24"/>
          <w:szCs w:val="24"/>
        </w:rPr>
        <w:t>kely forces to lead to the destruction of a populous and once thought</w:t>
      </w:r>
      <w:r w:rsidRPr="00B52CA8">
        <w:rPr>
          <w:rFonts w:ascii="Times New Roman" w:hAnsi="Times New Roman"/>
          <w:sz w:val="24"/>
          <w:szCs w:val="24"/>
        </w:rPr>
        <w:t xml:space="preserve"> unstoppable society. The meaning of Frost’s poem transmits that </w:t>
      </w:r>
      <w:r>
        <w:rPr>
          <w:rFonts w:ascii="Times New Roman" w:hAnsi="Times New Roman"/>
          <w:sz w:val="24"/>
          <w:szCs w:val="24"/>
        </w:rPr>
        <w:t xml:space="preserve">the end of the world will not be due to </w:t>
      </w:r>
      <w:r w:rsidRPr="00B52CA8">
        <w:rPr>
          <w:rFonts w:ascii="Times New Roman" w:hAnsi="Times New Roman"/>
          <w:sz w:val="24"/>
          <w:szCs w:val="24"/>
        </w:rPr>
        <w:t xml:space="preserve">Mother Nature’s </w:t>
      </w:r>
      <w:r>
        <w:rPr>
          <w:rFonts w:ascii="Times New Roman" w:hAnsi="Times New Roman"/>
          <w:sz w:val="24"/>
          <w:szCs w:val="24"/>
        </w:rPr>
        <w:t>interference, but instead</w:t>
      </w:r>
      <w:r w:rsidRPr="00B52CA8">
        <w:rPr>
          <w:rFonts w:ascii="Times New Roman" w:hAnsi="Times New Roman"/>
          <w:sz w:val="24"/>
          <w:szCs w:val="24"/>
        </w:rPr>
        <w:t xml:space="preserve"> our demise may come from the twisted, yet real emotions of the human race. From an obsessed desire, to an unsympathetic behavior, the characteristics of mankind are continual and dangerous enough to lead the utter </w:t>
      </w:r>
      <w:r>
        <w:rPr>
          <w:rFonts w:ascii="Times New Roman" w:hAnsi="Times New Roman"/>
          <w:sz w:val="24"/>
          <w:szCs w:val="24"/>
        </w:rPr>
        <w:t>obliteration</w:t>
      </w:r>
      <w:r w:rsidRPr="00B52CA8">
        <w:rPr>
          <w:rFonts w:ascii="Times New Roman" w:hAnsi="Times New Roman"/>
          <w:sz w:val="24"/>
          <w:szCs w:val="24"/>
        </w:rPr>
        <w:t xml:space="preserve"> of the world. Natural disasters suddenly look</w:t>
      </w:r>
      <w:r>
        <w:rPr>
          <w:rFonts w:ascii="Times New Roman" w:hAnsi="Times New Roman"/>
          <w:sz w:val="24"/>
          <w:szCs w:val="24"/>
        </w:rPr>
        <w:t xml:space="preserve"> a lot less threatening when</w:t>
      </w:r>
      <w:r w:rsidRPr="00B52CA8">
        <w:rPr>
          <w:rFonts w:ascii="Times New Roman" w:hAnsi="Times New Roman"/>
          <w:sz w:val="24"/>
          <w:szCs w:val="24"/>
        </w:rPr>
        <w:t xml:space="preserve">, though slightly exaggerated, </w:t>
      </w:r>
      <w:r>
        <w:rPr>
          <w:rFonts w:ascii="Times New Roman" w:hAnsi="Times New Roman"/>
          <w:sz w:val="24"/>
          <w:szCs w:val="24"/>
        </w:rPr>
        <w:t xml:space="preserve">the </w:t>
      </w:r>
      <w:r w:rsidRPr="00B52CA8">
        <w:rPr>
          <w:rFonts w:ascii="Times New Roman" w:hAnsi="Times New Roman"/>
          <w:sz w:val="24"/>
          <w:szCs w:val="24"/>
        </w:rPr>
        <w:t>acts of the inhabitants of the world become more clear and intentional every</w:t>
      </w:r>
      <w:ins w:id="37" w:author=" " w:date="2009-11-18T21:13:00Z">
        <w:r>
          <w:rPr>
            <w:rFonts w:ascii="Times New Roman" w:hAnsi="Times New Roman"/>
            <w:sz w:val="24"/>
            <w:szCs w:val="24"/>
          </w:rPr>
          <w:t xml:space="preserve"> </w:t>
        </w:r>
      </w:ins>
      <w:r w:rsidRPr="00B52CA8">
        <w:rPr>
          <w:rFonts w:ascii="Times New Roman" w:hAnsi="Times New Roman"/>
          <w:sz w:val="24"/>
          <w:szCs w:val="24"/>
        </w:rPr>
        <w:t xml:space="preserve">day.  </w:t>
      </w:r>
    </w:p>
    <w:p w:rsidR="00B84665" w:rsidRPr="00B52CA8" w:rsidRDefault="00B84665" w:rsidP="00CA6204">
      <w:pPr>
        <w:spacing w:line="480" w:lineRule="auto"/>
        <w:jc w:val="center"/>
        <w:rPr>
          <w:rStyle w:val="apple-style-span"/>
          <w:rFonts w:ascii="Times New Roman" w:hAnsi="Times New Roman"/>
          <w:sz w:val="24"/>
          <w:szCs w:val="24"/>
        </w:rPr>
      </w:pPr>
      <w:r w:rsidRPr="00B52CA8">
        <w:rPr>
          <w:rFonts w:ascii="Times New Roman" w:hAnsi="Times New Roman"/>
          <w:sz w:val="24"/>
          <w:szCs w:val="24"/>
        </w:rPr>
        <w:br w:type="page"/>
        <w:t>Work Cited</w:t>
      </w:r>
    </w:p>
    <w:p w:rsidR="00B84665" w:rsidRPr="00B52CA8" w:rsidRDefault="00B84665" w:rsidP="004F4DD2">
      <w:pPr>
        <w:pStyle w:val="citation"/>
        <w:spacing w:before="0" w:beforeAutospacing="0" w:after="0" w:afterAutospacing="0" w:line="480" w:lineRule="atLeast"/>
        <w:ind w:left="525" w:hanging="450"/>
        <w:rPr>
          <w:color w:val="000000"/>
        </w:rPr>
      </w:pPr>
      <w:r w:rsidRPr="00B52CA8">
        <w:rPr>
          <w:color w:val="000000"/>
        </w:rPr>
        <w:t>Frost, Robert. "Fire and Ice."</w:t>
      </w:r>
      <w:r w:rsidRPr="00B52CA8">
        <w:rPr>
          <w:rStyle w:val="apple-converted-space"/>
          <w:color w:val="000000"/>
        </w:rPr>
        <w:t> </w:t>
      </w:r>
      <w:r w:rsidRPr="00B52CA8">
        <w:rPr>
          <w:i/>
          <w:iCs/>
          <w:color w:val="000000"/>
        </w:rPr>
        <w:t>Perinne's Literature: Structure, Sound, and Sense, Ninth Edition</w:t>
      </w:r>
      <w:r w:rsidRPr="00B52CA8">
        <w:rPr>
          <w:color w:val="000000"/>
        </w:rPr>
        <w:t xml:space="preserve">. Eds. Thomas R. Arp and Greg Johnson. 9th ed. </w:t>
      </w:r>
      <w:smartTag w:uri="urn:schemas-microsoft-com:office:smarttags" w:element="City">
        <w:r w:rsidRPr="00B52CA8">
          <w:rPr>
            <w:color w:val="000000"/>
          </w:rPr>
          <w:t>Boston</w:t>
        </w:r>
      </w:smartTag>
      <w:r w:rsidRPr="00B52CA8">
        <w:rPr>
          <w:color w:val="000000"/>
        </w:rPr>
        <w:t xml:space="preserve">: Thomson </w:t>
      </w:r>
      <w:smartTag w:uri="urn:schemas-microsoft-com:office:smarttags" w:element="City">
        <w:smartTag w:uri="urn:schemas-microsoft-com:office:smarttags" w:element="place">
          <w:r w:rsidRPr="00B52CA8">
            <w:rPr>
              <w:color w:val="000000"/>
            </w:rPr>
            <w:t>Wadsworth</w:t>
          </w:r>
        </w:smartTag>
      </w:smartTag>
      <w:r w:rsidRPr="00B52CA8">
        <w:rPr>
          <w:color w:val="000000"/>
        </w:rPr>
        <w:t>, 2006. 746. Print.</w:t>
      </w:r>
    </w:p>
    <w:p w:rsidR="00B84665" w:rsidRPr="00B52CA8" w:rsidRDefault="00B84665" w:rsidP="00206262">
      <w:pPr>
        <w:spacing w:line="480" w:lineRule="auto"/>
        <w:rPr>
          <w:rFonts w:ascii="Times New Roman" w:hAnsi="Times New Roman"/>
          <w:sz w:val="24"/>
          <w:szCs w:val="24"/>
        </w:rPr>
      </w:pPr>
      <w:ins w:id="38" w:author=" " w:date="2009-11-18T21:13:00Z">
        <w:r>
          <w:rPr>
            <w:rFonts w:ascii="Times New Roman" w:hAnsi="Times New Roman"/>
            <w:sz w:val="24"/>
            <w:szCs w:val="24"/>
          </w:rPr>
          <w:br w:type="page"/>
        </w:r>
        <w:r>
          <w:object w:dxaOrig="10747" w:dyaOrig="61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pt;height:251.25pt" o:ole="">
              <v:imagedata r:id="rId8" o:title=""/>
            </v:shape>
            <o:OLEObject Type="Embed" ProgID="Excel.SheetBinaryMacroEnabled.12" ShapeID="_x0000_i1025" DrawAspect="Content" ObjectID="_1324895386" r:id="rId9"/>
          </w:object>
        </w:r>
      </w:ins>
    </w:p>
    <w:sectPr w:rsidR="00B84665" w:rsidRPr="00B52CA8" w:rsidSect="004F4DD2">
      <w:headerReference w:type="default" r:id="rId10"/>
      <w:pgSz w:w="12240" w:h="15840" w:code="1"/>
      <w:pgMar w:top="1440" w:right="1440" w:bottom="1440" w:left="1440" w:header="720" w:footer="720" w:gutter="0"/>
      <w:pgNumType w:start="1"/>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10-01-04T14:38:00Z" w:initials="MSOffice">
    <w:p w:rsidR="00B84665" w:rsidRDefault="00B84665">
      <w:pPr>
        <w:pStyle w:val="CommentText"/>
      </w:pPr>
      <w:r>
        <w:rPr>
          <w:rStyle w:val="CommentReference"/>
        </w:rPr>
        <w:annotationRef/>
      </w:r>
      <w:r>
        <w:t>SIGNED: M. Lane (1.4.10)</w:t>
      </w:r>
    </w:p>
  </w:comment>
  <w:comment w:id="3" w:author=" " w:date="2009-11-18T20:55:00Z" w:initials="MSOffice">
    <w:p w:rsidR="00B84665" w:rsidRDefault="00B84665">
      <w:pPr>
        <w:pStyle w:val="CommentText"/>
      </w:pPr>
      <w:r>
        <w:rPr>
          <w:rStyle w:val="CommentReference"/>
        </w:rPr>
        <w:annotationRef/>
      </w:r>
      <w:r>
        <w:t>12.1</w:t>
      </w:r>
    </w:p>
  </w:comment>
  <w:comment w:id="6" w:author=" " w:date="2009-11-18T20:56:00Z" w:initials="MSOffice">
    <w:p w:rsidR="00B84665" w:rsidRDefault="00B84665">
      <w:pPr>
        <w:pStyle w:val="CommentText"/>
      </w:pPr>
      <w:r>
        <w:rPr>
          <w:rStyle w:val="CommentReference"/>
        </w:rPr>
        <w:annotationRef/>
      </w:r>
      <w:r>
        <w:t>not sure that you can use this as a noun</w:t>
      </w:r>
    </w:p>
  </w:comment>
  <w:comment w:id="12" w:author=" " w:date="2009-11-18T20:58:00Z" w:initials="MSOffice">
    <w:p w:rsidR="00B84665" w:rsidRDefault="00B84665">
      <w:pPr>
        <w:pStyle w:val="CommentText"/>
      </w:pPr>
      <w:r>
        <w:rPr>
          <w:rStyle w:val="CommentReference"/>
        </w:rPr>
        <w:annotationRef/>
      </w:r>
      <w:r>
        <w:t>visual of?</w:t>
      </w:r>
    </w:p>
  </w:comment>
  <w:comment w:id="18" w:author=" " w:date="2009-11-18T21:00:00Z" w:initials="MSOffice">
    <w:p w:rsidR="00B84665" w:rsidRDefault="00B84665">
      <w:pPr>
        <w:pStyle w:val="CommentText"/>
      </w:pPr>
      <w:r>
        <w:rPr>
          <w:rStyle w:val="CommentReference"/>
        </w:rPr>
        <w:annotationRef/>
      </w:r>
      <w:r>
        <w:rPr>
          <w:rStyle w:val="CommentReference"/>
        </w:rPr>
        <w:t>5.4</w:t>
      </w:r>
    </w:p>
  </w:comment>
  <w:comment w:id="20" w:author=" " w:date="2009-11-18T21:05:00Z" w:initials="MSOffice">
    <w:p w:rsidR="00B84665" w:rsidRDefault="00B84665">
      <w:pPr>
        <w:pStyle w:val="CommentText"/>
      </w:pPr>
      <w:r>
        <w:rPr>
          <w:rStyle w:val="CommentReference"/>
        </w:rPr>
        <w:annotationRef/>
      </w:r>
      <w:r>
        <w:t>9.3</w:t>
      </w:r>
    </w:p>
  </w:comment>
  <w:comment w:id="28" w:author=" " w:date="2009-11-18T21:12:00Z" w:initials="MSOffice">
    <w:p w:rsidR="00B84665" w:rsidRDefault="00B84665">
      <w:pPr>
        <w:pStyle w:val="CommentText"/>
      </w:pPr>
      <w:r>
        <w:rPr>
          <w:rStyle w:val="CommentReference"/>
        </w:rPr>
        <w:annotationRef/>
      </w:r>
      <w:r>
        <w:t>9.3</w:t>
      </w:r>
    </w:p>
  </w:comment>
  <w:comment w:id="31" w:author=" " w:date="2009-11-18T21:13:00Z" w:initials="MSOffice">
    <w:p w:rsidR="00B84665" w:rsidRDefault="00B84665">
      <w:pPr>
        <w:pStyle w:val="CommentText"/>
      </w:pPr>
      <w:r>
        <w:rPr>
          <w:rStyle w:val="CommentReference"/>
        </w:rPr>
        <w:annotationRef/>
      </w:r>
      <w:r>
        <w:t>5.2</w:t>
      </w:r>
    </w:p>
  </w:comment>
  <w:comment w:id="32" w:author=" " w:date="2009-11-18T21:13:00Z" w:initials="MSOffice">
    <w:p w:rsidR="00B84665" w:rsidRDefault="00B84665">
      <w:pPr>
        <w:pStyle w:val="CommentText"/>
      </w:pPr>
      <w:r>
        <w:rPr>
          <w:rStyle w:val="CommentReference"/>
        </w:rPr>
        <w:annotationRef/>
      </w:r>
      <w:r>
        <w:t>not an adjective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4665" w:rsidRDefault="00B84665">
      <w:r>
        <w:separator/>
      </w:r>
    </w:p>
  </w:endnote>
  <w:endnote w:type="continuationSeparator" w:id="1">
    <w:p w:rsidR="00B84665" w:rsidRDefault="00B846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4665" w:rsidRDefault="00B84665">
      <w:r>
        <w:separator/>
      </w:r>
    </w:p>
  </w:footnote>
  <w:footnote w:type="continuationSeparator" w:id="1">
    <w:p w:rsidR="00B84665" w:rsidRDefault="00B8466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4665" w:rsidRDefault="00B84665" w:rsidP="004F4DD2">
    <w:pPr>
      <w:pStyle w:val="Header"/>
      <w:jc w:val="right"/>
    </w:pPr>
    <w:smartTag w:uri="urn:schemas-microsoft-com:office:smarttags" w:element="City">
      <w:smartTag w:uri="urn:schemas-microsoft-com:office:smarttags" w:element="place">
        <w:r>
          <w:t>McKinney</w:t>
        </w:r>
      </w:smartTag>
    </w:smartTag>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6</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A94903A"/>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988A70BC"/>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6082AFCC"/>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84C85B78"/>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AD72679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36B8AB50"/>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8A208FC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B41418E4"/>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35EC9C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EB8CF5A8"/>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6262"/>
    <w:rsid w:val="000445D2"/>
    <w:rsid w:val="00045AC6"/>
    <w:rsid w:val="000A0D56"/>
    <w:rsid w:val="000E62D0"/>
    <w:rsid w:val="000F6658"/>
    <w:rsid w:val="0012618C"/>
    <w:rsid w:val="0017316F"/>
    <w:rsid w:val="001D084E"/>
    <w:rsid w:val="00206262"/>
    <w:rsid w:val="00224BCC"/>
    <w:rsid w:val="002610B1"/>
    <w:rsid w:val="002A03A4"/>
    <w:rsid w:val="002A39F6"/>
    <w:rsid w:val="00381A2C"/>
    <w:rsid w:val="003B5477"/>
    <w:rsid w:val="003E7B23"/>
    <w:rsid w:val="00446611"/>
    <w:rsid w:val="00482436"/>
    <w:rsid w:val="00493305"/>
    <w:rsid w:val="00494C87"/>
    <w:rsid w:val="004F4DD2"/>
    <w:rsid w:val="00546A61"/>
    <w:rsid w:val="005555AF"/>
    <w:rsid w:val="005671DB"/>
    <w:rsid w:val="00571390"/>
    <w:rsid w:val="00580774"/>
    <w:rsid w:val="005C56BE"/>
    <w:rsid w:val="00673764"/>
    <w:rsid w:val="0068149D"/>
    <w:rsid w:val="006932BD"/>
    <w:rsid w:val="006B25E6"/>
    <w:rsid w:val="007715D0"/>
    <w:rsid w:val="007A7ED5"/>
    <w:rsid w:val="007E1315"/>
    <w:rsid w:val="007E7B06"/>
    <w:rsid w:val="00815758"/>
    <w:rsid w:val="00843C41"/>
    <w:rsid w:val="00846D3C"/>
    <w:rsid w:val="00855BF2"/>
    <w:rsid w:val="008A0A6B"/>
    <w:rsid w:val="008C4863"/>
    <w:rsid w:val="008D218E"/>
    <w:rsid w:val="008D5426"/>
    <w:rsid w:val="009230C1"/>
    <w:rsid w:val="0095633D"/>
    <w:rsid w:val="009A1F5B"/>
    <w:rsid w:val="00A62209"/>
    <w:rsid w:val="00A77168"/>
    <w:rsid w:val="00B52CA8"/>
    <w:rsid w:val="00B84665"/>
    <w:rsid w:val="00B84D70"/>
    <w:rsid w:val="00B86E0E"/>
    <w:rsid w:val="00BB3364"/>
    <w:rsid w:val="00BC4E76"/>
    <w:rsid w:val="00BD322D"/>
    <w:rsid w:val="00BD6D1D"/>
    <w:rsid w:val="00CA6204"/>
    <w:rsid w:val="00CB263F"/>
    <w:rsid w:val="00CD14F1"/>
    <w:rsid w:val="00D73193"/>
    <w:rsid w:val="00DC2C24"/>
    <w:rsid w:val="00DD700B"/>
    <w:rsid w:val="00E24E2D"/>
    <w:rsid w:val="00E74CCA"/>
    <w:rsid w:val="00E84600"/>
    <w:rsid w:val="00EE6D88"/>
    <w:rsid w:val="00EF0ACB"/>
    <w:rsid w:val="00F5143C"/>
    <w:rsid w:val="00FA4D8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143C"/>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4F4DD2"/>
    <w:pPr>
      <w:tabs>
        <w:tab w:val="center" w:pos="4320"/>
        <w:tab w:val="right" w:pos="8640"/>
      </w:tabs>
    </w:pPr>
  </w:style>
  <w:style w:type="character" w:customStyle="1" w:styleId="HeaderChar">
    <w:name w:val="Header Char"/>
    <w:basedOn w:val="DefaultParagraphFont"/>
    <w:link w:val="Header"/>
    <w:uiPriority w:val="99"/>
    <w:semiHidden/>
    <w:locked/>
    <w:rsid w:val="00045AC6"/>
    <w:rPr>
      <w:rFonts w:cs="Times New Roman"/>
    </w:rPr>
  </w:style>
  <w:style w:type="paragraph" w:styleId="Footer">
    <w:name w:val="footer"/>
    <w:basedOn w:val="Normal"/>
    <w:link w:val="FooterChar"/>
    <w:uiPriority w:val="99"/>
    <w:rsid w:val="004F4DD2"/>
    <w:pPr>
      <w:tabs>
        <w:tab w:val="center" w:pos="4320"/>
        <w:tab w:val="right" w:pos="8640"/>
      </w:tabs>
    </w:pPr>
  </w:style>
  <w:style w:type="character" w:customStyle="1" w:styleId="FooterChar">
    <w:name w:val="Footer Char"/>
    <w:basedOn w:val="DefaultParagraphFont"/>
    <w:link w:val="Footer"/>
    <w:uiPriority w:val="99"/>
    <w:semiHidden/>
    <w:locked/>
    <w:rsid w:val="00045AC6"/>
    <w:rPr>
      <w:rFonts w:cs="Times New Roman"/>
    </w:rPr>
  </w:style>
  <w:style w:type="character" w:styleId="PageNumber">
    <w:name w:val="page number"/>
    <w:basedOn w:val="DefaultParagraphFont"/>
    <w:uiPriority w:val="99"/>
    <w:rsid w:val="004F4DD2"/>
    <w:rPr>
      <w:rFonts w:cs="Times New Roman"/>
    </w:rPr>
  </w:style>
  <w:style w:type="character" w:customStyle="1" w:styleId="apple-style-span">
    <w:name w:val="apple-style-span"/>
    <w:basedOn w:val="DefaultParagraphFont"/>
    <w:uiPriority w:val="99"/>
    <w:rsid w:val="004F4DD2"/>
    <w:rPr>
      <w:rFonts w:cs="Times New Roman"/>
    </w:rPr>
  </w:style>
  <w:style w:type="character" w:customStyle="1" w:styleId="apple-converted-space">
    <w:name w:val="apple-converted-space"/>
    <w:basedOn w:val="DefaultParagraphFont"/>
    <w:uiPriority w:val="99"/>
    <w:rsid w:val="004F4DD2"/>
    <w:rPr>
      <w:rFonts w:cs="Times New Roman"/>
    </w:rPr>
  </w:style>
  <w:style w:type="paragraph" w:customStyle="1" w:styleId="citation">
    <w:name w:val="citation"/>
    <w:basedOn w:val="Normal"/>
    <w:uiPriority w:val="99"/>
    <w:rsid w:val="004F4DD2"/>
    <w:pPr>
      <w:spacing w:before="100" w:beforeAutospacing="1" w:after="100" w:afterAutospacing="1" w:line="240" w:lineRule="auto"/>
    </w:pPr>
    <w:rPr>
      <w:rFonts w:ascii="Times New Roman" w:hAnsi="Times New Roman"/>
      <w:sz w:val="24"/>
      <w:szCs w:val="24"/>
    </w:rPr>
  </w:style>
  <w:style w:type="character" w:styleId="CommentReference">
    <w:name w:val="annotation reference"/>
    <w:basedOn w:val="DefaultParagraphFont"/>
    <w:uiPriority w:val="99"/>
    <w:semiHidden/>
    <w:rsid w:val="00381A2C"/>
    <w:rPr>
      <w:rFonts w:cs="Times New Roman"/>
      <w:sz w:val="16"/>
      <w:szCs w:val="16"/>
    </w:rPr>
  </w:style>
  <w:style w:type="paragraph" w:styleId="CommentText">
    <w:name w:val="annotation text"/>
    <w:basedOn w:val="Normal"/>
    <w:link w:val="CommentTextChar"/>
    <w:uiPriority w:val="99"/>
    <w:semiHidden/>
    <w:rsid w:val="00381A2C"/>
    <w:rPr>
      <w:sz w:val="20"/>
      <w:szCs w:val="20"/>
    </w:rPr>
  </w:style>
  <w:style w:type="character" w:customStyle="1" w:styleId="CommentTextChar">
    <w:name w:val="Comment Text Char"/>
    <w:basedOn w:val="DefaultParagraphFont"/>
    <w:link w:val="CommentText"/>
    <w:uiPriority w:val="99"/>
    <w:semiHidden/>
    <w:locked/>
    <w:rsid w:val="00381A2C"/>
    <w:rPr>
      <w:rFonts w:cs="Times New Roman"/>
      <w:sz w:val="20"/>
      <w:szCs w:val="20"/>
    </w:rPr>
  </w:style>
  <w:style w:type="paragraph" w:styleId="CommentSubject">
    <w:name w:val="annotation subject"/>
    <w:basedOn w:val="CommentText"/>
    <w:next w:val="CommentText"/>
    <w:link w:val="CommentSubjectChar"/>
    <w:uiPriority w:val="99"/>
    <w:semiHidden/>
    <w:rsid w:val="00381A2C"/>
    <w:rPr>
      <w:b/>
      <w:bCs/>
    </w:rPr>
  </w:style>
  <w:style w:type="character" w:customStyle="1" w:styleId="CommentSubjectChar">
    <w:name w:val="Comment Subject Char"/>
    <w:basedOn w:val="CommentTextChar"/>
    <w:link w:val="CommentSubject"/>
    <w:uiPriority w:val="99"/>
    <w:semiHidden/>
    <w:locked/>
    <w:rsid w:val="00381A2C"/>
    <w:rPr>
      <w:b/>
      <w:bCs/>
    </w:rPr>
  </w:style>
  <w:style w:type="paragraph" w:styleId="BalloonText">
    <w:name w:val="Balloon Text"/>
    <w:basedOn w:val="Normal"/>
    <w:link w:val="BalloonTextChar"/>
    <w:uiPriority w:val="99"/>
    <w:semiHidden/>
    <w:rsid w:val="00381A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81A2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package" Target="embeddings/Microsoft_Office_Excel_Binary_Worksheet11.xlsb"/></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6</Pages>
  <Words>971</Words>
  <Characters>5536</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Becca McKinney</dc:title>
  <dc:subject/>
  <dc:creator> </dc:creator>
  <cp:keywords/>
  <dc:description/>
  <cp:lastModifiedBy> Rebecca McKinney</cp:lastModifiedBy>
  <cp:revision>2</cp:revision>
  <dcterms:created xsi:type="dcterms:W3CDTF">2010-01-13T18:43:00Z</dcterms:created>
  <dcterms:modified xsi:type="dcterms:W3CDTF">2010-01-13T18:43:00Z</dcterms:modified>
</cp:coreProperties>
</file>